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E31E7" w14:textId="77777777" w:rsidR="0047708E" w:rsidRPr="00E82062" w:rsidRDefault="00BB23F6" w:rsidP="00E82062">
      <w:pPr>
        <w:jc w:val="right"/>
        <w:rPr>
          <w:b/>
          <w:sz w:val="24"/>
          <w:szCs w:val="24"/>
          <w:highlight w:val="white"/>
          <w:shd w:val="clear" w:color="auto" w:fill="FEFEFE"/>
        </w:rPr>
      </w:pPr>
      <w:r>
        <w:rPr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FF5602">
        <w:rPr>
          <w:b/>
          <w:sz w:val="24"/>
          <w:szCs w:val="24"/>
          <w:highlight w:val="white"/>
          <w:shd w:val="clear" w:color="auto" w:fill="FEFEFE"/>
        </w:rPr>
        <w:t>Г</w:t>
      </w:r>
      <w:r w:rsidR="00A77B01">
        <w:rPr>
          <w:b/>
          <w:sz w:val="24"/>
          <w:szCs w:val="24"/>
          <w:highlight w:val="white"/>
          <w:shd w:val="clear" w:color="auto" w:fill="FEFEFE"/>
        </w:rPr>
        <w:t xml:space="preserve"> към Условията за </w:t>
      </w:r>
      <w:r w:rsidR="00E82062">
        <w:rPr>
          <w:b/>
          <w:sz w:val="24"/>
          <w:szCs w:val="24"/>
          <w:highlight w:val="white"/>
          <w:shd w:val="clear" w:color="auto" w:fill="FEFEFE"/>
        </w:rPr>
        <w:t>изпълнение</w:t>
      </w:r>
    </w:p>
    <w:p w14:paraId="06CD5C23" w14:textId="77777777" w:rsidR="0047708E" w:rsidRDefault="0047708E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14:paraId="0F546FCD" w14:textId="77777777" w:rsidR="00C11A68" w:rsidRPr="00111345" w:rsidRDefault="00C11A68" w:rsidP="00C11A6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14:paraId="3551D115" w14:textId="77777777" w:rsidR="00C11A68" w:rsidRPr="00EC5B7B" w:rsidRDefault="00C11A68" w:rsidP="00C11A68">
      <w:pPr>
        <w:jc w:val="center"/>
        <w:rPr>
          <w:sz w:val="16"/>
          <w:szCs w:val="16"/>
          <w:lang w:val="ru-RU"/>
        </w:rPr>
      </w:pPr>
    </w:p>
    <w:p w14:paraId="1ECEE2A8" w14:textId="77777777"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14:paraId="01D9FA36" w14:textId="77777777" w:rsidR="00C11A68" w:rsidRPr="009F2312" w:rsidRDefault="00C11A68" w:rsidP="00C11A6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(собствено                      бащино                         фамилно име)</w:t>
      </w:r>
    </w:p>
    <w:p w14:paraId="22609F6B" w14:textId="77777777" w:rsidR="00C11A68" w:rsidRPr="009F2312" w:rsidRDefault="00C11A68" w:rsidP="00C11A68">
      <w:pPr>
        <w:rPr>
          <w:lang w:val="ru-RU"/>
        </w:rPr>
      </w:pPr>
    </w:p>
    <w:p w14:paraId="6FD08F62" w14:textId="77777777" w:rsidR="00C11A68" w:rsidRDefault="00C11A68" w:rsidP="00C11A68">
      <w:pPr>
        <w:rPr>
          <w:lang w:val="en-US"/>
        </w:rPr>
      </w:pPr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Pr="005C2C69">
        <w:rPr>
          <w:strike/>
          <w:lang w:val="ru-RU"/>
        </w:rPr>
        <w:t>/</w:t>
      </w:r>
      <w:r w:rsidRPr="00497C96">
        <w:t>паспорт</w:t>
      </w:r>
      <w: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14:paraId="2F198655" w14:textId="77777777" w:rsidR="00C11A68" w:rsidRDefault="00C11A68" w:rsidP="00C11A68">
      <w:pPr>
        <w:rPr>
          <w:lang w:val="en-US"/>
        </w:rPr>
      </w:pPr>
    </w:p>
    <w:p w14:paraId="01433BBB" w14:textId="77777777"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14:paraId="0B57280A" w14:textId="77777777" w:rsidR="00C11A68" w:rsidRPr="009F2312" w:rsidRDefault="00C11A68" w:rsidP="00C11A68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</w:t>
      </w:r>
      <w:r w:rsidRPr="009F2312">
        <w:rPr>
          <w:i/>
          <w:iCs/>
          <w:lang w:val="ru-RU"/>
        </w:rPr>
        <w:t>(дата на издаване)                                          (място на издаване)</w:t>
      </w:r>
    </w:p>
    <w:p w14:paraId="29A7B677" w14:textId="77777777" w:rsidR="00C11A68" w:rsidRDefault="00C11A68" w:rsidP="00C11A68">
      <w:r w:rsidRPr="00635524">
        <w:t xml:space="preserve"> </w:t>
      </w:r>
    </w:p>
    <w:p w14:paraId="220FC65E" w14:textId="77777777" w:rsidR="00C11A68" w:rsidRDefault="00C11A68" w:rsidP="00C11A68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14:paraId="5239B8C9" w14:textId="55138621"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</w:rPr>
        <w:t>а</w:t>
      </w:r>
      <w:r w:rsidRPr="009F2312">
        <w:rPr>
          <w:i/>
          <w:lang w:val="ru-RU"/>
        </w:rPr>
        <w:t xml:space="preserve">) </w:t>
      </w:r>
    </w:p>
    <w:p w14:paraId="0B72D4CC" w14:textId="77777777" w:rsidR="00C11A68" w:rsidRDefault="00C11A68" w:rsidP="00C11A68">
      <w:pPr>
        <w:rPr>
          <w:lang w:val="en-US"/>
        </w:rPr>
      </w:pPr>
    </w:p>
    <w:p w14:paraId="4F5A42C4" w14:textId="77777777" w:rsidR="00C11A68" w:rsidRDefault="00C11A68" w:rsidP="00C11A6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14:paraId="54C03CEF" w14:textId="0DAD7193" w:rsidR="00C11A68" w:rsidRDefault="00C11A68" w:rsidP="00C11A6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lang w:val="ru-RU"/>
        </w:rPr>
        <w:t>наименование на кандидата</w:t>
      </w:r>
      <w:r w:rsidR="00322B63">
        <w:rPr>
          <w:i/>
          <w:lang w:val="ru-RU"/>
        </w:rPr>
        <w:t>/член на оперативната група</w:t>
      </w:r>
      <w:r w:rsidRPr="00B936E4">
        <w:rPr>
          <w:lang w:val="ru-RU"/>
        </w:rPr>
        <w:t>)</w:t>
      </w:r>
    </w:p>
    <w:p w14:paraId="6F392DA7" w14:textId="67CF0D0D" w:rsidR="00C11A68" w:rsidRDefault="00C11A68" w:rsidP="00C11A68">
      <w:pPr>
        <w:rPr>
          <w:lang w:val="ru-RU"/>
        </w:rPr>
      </w:pPr>
      <w:r w:rsidRPr="009F2312">
        <w:rPr>
          <w:lang w:val="ru-RU"/>
        </w:rPr>
        <w:t xml:space="preserve">със седалище _______________ и </w:t>
      </w:r>
    </w:p>
    <w:p w14:paraId="7F995454" w14:textId="77777777" w:rsidR="00C11A68" w:rsidRDefault="00C11A68" w:rsidP="00C11A68">
      <w:pPr>
        <w:rPr>
          <w:lang w:val="ru-RU"/>
        </w:rPr>
      </w:pPr>
    </w:p>
    <w:p w14:paraId="384513AD" w14:textId="77777777" w:rsidR="00C11A68" w:rsidRPr="0075715B" w:rsidRDefault="00C11A68" w:rsidP="00C11A6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t xml:space="preserve">ЕИК </w:t>
      </w:r>
      <w:r w:rsidRPr="009F2312">
        <w:rPr>
          <w:lang w:val="ru-RU"/>
        </w:rPr>
        <w:t xml:space="preserve">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14:paraId="4D10A2BF" w14:textId="77777777" w:rsidR="00C11A68" w:rsidRPr="009F2312" w:rsidRDefault="00C11A68" w:rsidP="00C11A6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14:paraId="12405D7E" w14:textId="77777777" w:rsidR="00C11A68" w:rsidRPr="005773FB" w:rsidRDefault="00C11A68" w:rsidP="00C11A6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14:paraId="4A4F7806" w14:textId="77777777" w:rsidR="00C11A68" w:rsidRPr="009F2312" w:rsidRDefault="00C11A68" w:rsidP="00C11A6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C11A68" w:rsidRPr="003A5706" w14:paraId="454971A1" w14:textId="77777777" w:rsidTr="00322B63">
        <w:trPr>
          <w:trHeight w:val="483"/>
        </w:trPr>
        <w:tc>
          <w:tcPr>
            <w:tcW w:w="8412" w:type="dxa"/>
          </w:tcPr>
          <w:p w14:paraId="65BC626F" w14:textId="77777777" w:rsidR="00C11A68" w:rsidRPr="0066389E" w:rsidRDefault="00C11A68" w:rsidP="00FB5D3A">
            <w:pPr>
              <w:rPr>
                <w:lang w:val="ru-RU"/>
              </w:rPr>
            </w:pPr>
          </w:p>
          <w:p w14:paraId="07191784" w14:textId="77777777"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r>
              <w:rPr>
                <w:lang w:val="ru-RU"/>
              </w:rPr>
              <w:t xml:space="preserve">съм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>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подпомагане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програма.</w:t>
            </w:r>
          </w:p>
          <w:p w14:paraId="68A7D89A" w14:textId="77777777" w:rsidR="00C11A68" w:rsidRPr="0066389E" w:rsidRDefault="00C11A68" w:rsidP="00FB5D3A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  <w:vAlign w:val="center"/>
          </w:tcPr>
          <w:p w14:paraId="0A2D67E3" w14:textId="77777777" w:rsidR="00C11A68" w:rsidRPr="0066389E" w:rsidRDefault="00C11A68" w:rsidP="00322B63">
            <w:pPr>
              <w:jc w:val="center"/>
              <w:rPr>
                <w:rStyle w:val="answeralt"/>
              </w:rPr>
            </w:pPr>
          </w:p>
          <w:p w14:paraId="0AF71E13" w14:textId="77777777" w:rsidR="00C11A68" w:rsidRPr="003A5706" w:rsidRDefault="00C11A68" w:rsidP="00322B63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514398">
              <w:rPr>
                <w:rStyle w:val="answeralt"/>
              </w:rPr>
            </w:r>
            <w:r w:rsidR="00514398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C11A68" w:rsidRPr="0066389E" w14:paraId="501FFDC9" w14:textId="77777777" w:rsidTr="00322B63">
        <w:trPr>
          <w:trHeight w:val="1054"/>
        </w:trPr>
        <w:tc>
          <w:tcPr>
            <w:tcW w:w="8412" w:type="dxa"/>
          </w:tcPr>
          <w:p w14:paraId="2D990634" w14:textId="77777777"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подпомагане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628FD520" w14:textId="77777777" w:rsidR="00C11A68" w:rsidRPr="0066389E" w:rsidRDefault="00C11A68" w:rsidP="00FB5D3A">
            <w:pPr>
              <w:rPr>
                <w:lang w:val="ru-RU"/>
              </w:rPr>
            </w:pPr>
          </w:p>
          <w:p w14:paraId="42F01D78" w14:textId="77777777" w:rsidR="00C11A68" w:rsidRPr="0066389E" w:rsidRDefault="00C11A68" w:rsidP="00FB5D3A">
            <w:r w:rsidRPr="0066389E">
              <w:rPr>
                <w:lang w:val="ru-RU"/>
              </w:rPr>
              <w:t>(</w:t>
            </w:r>
            <w:r w:rsidRPr="0066389E">
              <w:t>описание на вида финансирани инвестиции</w:t>
            </w:r>
          </w:p>
          <w:p w14:paraId="10A74D34" w14:textId="77777777" w:rsidR="00C11A68" w:rsidRPr="0066389E" w:rsidRDefault="00C11A68" w:rsidP="00FB5D3A">
            <w:r w:rsidRPr="0066389E">
              <w:t xml:space="preserve"> и източника на финансиране)                                              стойност (лв.)              </w:t>
            </w:r>
            <w:r w:rsidRPr="0066389E">
              <w:rPr>
                <w:lang w:val="ru-RU"/>
              </w:rPr>
              <w:t>(словом)</w:t>
            </w:r>
          </w:p>
          <w:p w14:paraId="7D4977BD" w14:textId="77777777" w:rsidR="00C11A68" w:rsidRPr="0066389E" w:rsidRDefault="00C11A68" w:rsidP="00FB5D3A"/>
          <w:p w14:paraId="0683822D" w14:textId="77777777" w:rsidR="00C11A68" w:rsidRPr="0066389E" w:rsidRDefault="00C11A68" w:rsidP="00FB5D3A">
            <w:r w:rsidRPr="0066389E">
              <w:t>2.1. ......................................................................          .....................       .....................</w:t>
            </w:r>
          </w:p>
          <w:p w14:paraId="7E25BD34" w14:textId="77777777" w:rsidR="00C11A68" w:rsidRPr="0066389E" w:rsidRDefault="00C11A68" w:rsidP="00FB5D3A">
            <w:r w:rsidRPr="0066389E">
              <w:t>2.2. ......................................................................          .....................       .....................</w:t>
            </w:r>
          </w:p>
          <w:p w14:paraId="08D87153" w14:textId="77777777" w:rsidR="00C11A68" w:rsidRPr="0066389E" w:rsidRDefault="00C11A68" w:rsidP="00FB5D3A">
            <w:pPr>
              <w:rPr>
                <w:lang w:val="ru-RU"/>
              </w:rPr>
            </w:pPr>
            <w:r w:rsidRPr="0066389E">
              <w:t>2.3.........................................................................         .....................       .....................</w:t>
            </w:r>
          </w:p>
          <w:p w14:paraId="72803353" w14:textId="77777777" w:rsidR="00C11A68" w:rsidRPr="0066389E" w:rsidRDefault="00C11A68" w:rsidP="00FB5D3A">
            <w:pPr>
              <w:rPr>
                <w:lang w:val="ru-RU"/>
              </w:rPr>
            </w:pPr>
          </w:p>
        </w:tc>
        <w:tc>
          <w:tcPr>
            <w:tcW w:w="1264" w:type="dxa"/>
            <w:vAlign w:val="center"/>
          </w:tcPr>
          <w:p w14:paraId="3B3DDD81" w14:textId="77777777" w:rsidR="00C11A68" w:rsidRPr="0066389E" w:rsidRDefault="00C11A68" w:rsidP="00322B63">
            <w:pPr>
              <w:jc w:val="center"/>
              <w:rPr>
                <w:rStyle w:val="answeralt"/>
              </w:rPr>
            </w:pPr>
          </w:p>
          <w:p w14:paraId="4F677C7F" w14:textId="77777777" w:rsidR="00C11A68" w:rsidRPr="0066389E" w:rsidRDefault="00C11A68" w:rsidP="00322B63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514398">
              <w:rPr>
                <w:rStyle w:val="answeralt"/>
              </w:rPr>
            </w:r>
            <w:r w:rsidR="00514398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C11A68" w:rsidRPr="0066389E" w14:paraId="6DAC4C44" w14:textId="77777777" w:rsidTr="00322B63">
        <w:trPr>
          <w:trHeight w:val="694"/>
        </w:trPr>
        <w:tc>
          <w:tcPr>
            <w:tcW w:w="8412" w:type="dxa"/>
          </w:tcPr>
          <w:p w14:paraId="7657E634" w14:textId="77777777"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е  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цялостно финансиране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програма.</w:t>
            </w:r>
          </w:p>
        </w:tc>
        <w:tc>
          <w:tcPr>
            <w:tcW w:w="1264" w:type="dxa"/>
            <w:vAlign w:val="center"/>
          </w:tcPr>
          <w:p w14:paraId="25273F18" w14:textId="77777777" w:rsidR="00C11A68" w:rsidRPr="0066389E" w:rsidRDefault="00C11A68" w:rsidP="00322B63">
            <w:pPr>
              <w:jc w:val="center"/>
              <w:rPr>
                <w:rStyle w:val="answeralt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514398">
              <w:rPr>
                <w:rStyle w:val="answeralt"/>
              </w:rPr>
            </w:r>
            <w:r w:rsidR="00514398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05F6B0A9" w14:textId="3DE3ABEA" w:rsidR="00C11A68" w:rsidRDefault="00C11A68" w:rsidP="00322B63">
      <w:pPr>
        <w:jc w:val="both"/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</w:t>
      </w:r>
      <w:r w:rsidR="00D81D17">
        <w:rPr>
          <w:i/>
          <w:iCs/>
          <w:sz w:val="22"/>
          <w:szCs w:val="22"/>
          <w:lang w:val="ru-RU"/>
        </w:rPr>
        <w:t>/дейности</w:t>
      </w:r>
      <w:r w:rsidRPr="000A39BD">
        <w:rPr>
          <w:i/>
          <w:iCs/>
          <w:sz w:val="22"/>
          <w:szCs w:val="22"/>
          <w:lang w:val="ru-RU"/>
        </w:rPr>
        <w:t>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14:paraId="62471024" w14:textId="77777777" w:rsidR="00322B63" w:rsidRDefault="00322B63" w:rsidP="00C11A68">
      <w:pPr>
        <w:rPr>
          <w:i/>
          <w:iCs/>
          <w:sz w:val="22"/>
          <w:szCs w:val="22"/>
          <w:lang w:val="ru-RU"/>
        </w:rPr>
      </w:pPr>
    </w:p>
    <w:p w14:paraId="1A7AF138" w14:textId="2057BFF7" w:rsidR="00322B63" w:rsidRPr="00322B63" w:rsidRDefault="00C11A68" w:rsidP="00322B63">
      <w:pPr>
        <w:jc w:val="both"/>
        <w:rPr>
          <w:i/>
          <w:iCs/>
          <w:szCs w:val="24"/>
        </w:rPr>
      </w:pPr>
      <w:r w:rsidRPr="008D29BD">
        <w:rPr>
          <w:szCs w:val="24"/>
        </w:rPr>
        <w:t xml:space="preserve">     * </w:t>
      </w:r>
      <w:r w:rsidR="00322B63" w:rsidRPr="00322B63">
        <w:rPr>
          <w:i/>
          <w:iCs/>
          <w:szCs w:val="24"/>
        </w:rPr>
        <w:t xml:space="preserve">Декларацията се попълва както </w:t>
      </w:r>
      <w:r w:rsidR="00322B63">
        <w:rPr>
          <w:i/>
          <w:iCs/>
          <w:szCs w:val="24"/>
        </w:rPr>
        <w:t xml:space="preserve">за </w:t>
      </w:r>
      <w:r w:rsidR="00322B63" w:rsidRPr="00322B63">
        <w:rPr>
          <w:i/>
          <w:iCs/>
          <w:szCs w:val="24"/>
        </w:rPr>
        <w:t>оперативната група, така и от всеки един от членовете</w:t>
      </w:r>
      <w:r w:rsidR="00322B63">
        <w:rPr>
          <w:i/>
          <w:iCs/>
          <w:szCs w:val="24"/>
        </w:rPr>
        <w:t>, в зависимост от заявения за възстановяване разход в заявката</w:t>
      </w:r>
      <w:r w:rsidR="00322B63" w:rsidRPr="00322B63">
        <w:rPr>
          <w:i/>
          <w:iCs/>
          <w:szCs w:val="24"/>
        </w:rPr>
        <w:t>.</w:t>
      </w:r>
      <w:r w:rsidR="00322B63">
        <w:rPr>
          <w:i/>
          <w:iCs/>
          <w:szCs w:val="24"/>
        </w:rPr>
        <w:t xml:space="preserve"> </w:t>
      </w:r>
      <w:r w:rsidR="00322B63" w:rsidRPr="00322B63">
        <w:rPr>
          <w:i/>
          <w:szCs w:val="24"/>
        </w:rPr>
        <w:t>Декларацията се подписва от представляващия.</w:t>
      </w:r>
    </w:p>
    <w:p w14:paraId="3D4E85FE" w14:textId="616C1DE0" w:rsidR="00C11A68" w:rsidRPr="009F2312" w:rsidRDefault="00C11A68" w:rsidP="00C11A68">
      <w:pPr>
        <w:rPr>
          <w:i/>
          <w:iCs/>
          <w:szCs w:val="28"/>
          <w:lang w:val="ru-RU"/>
        </w:rPr>
      </w:pPr>
    </w:p>
    <w:p w14:paraId="08773379" w14:textId="77777777" w:rsidR="00C11A68" w:rsidRPr="003A5706" w:rsidRDefault="00C11A68" w:rsidP="00D40587">
      <w:pPr>
        <w:pStyle w:val="NormalWeb"/>
        <w:spacing w:before="0" w:beforeAutospacing="0" w:after="0" w:afterAutospacing="0"/>
        <w:jc w:val="both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>и  чл. 248</w:t>
      </w:r>
      <w:bookmarkStart w:id="0" w:name="_GoBack"/>
      <w:bookmarkEnd w:id="0"/>
      <w:del w:id="1" w:author="Kristiyan Stefanov" w:date="2025-10-30T14:01:00Z">
        <w:r w:rsidRPr="00F8451E" w:rsidDel="00514398">
          <w:rPr>
            <w:b/>
            <w:bCs/>
          </w:rPr>
          <w:delText xml:space="preserve"> </w:delText>
        </w:r>
      </w:del>
      <w:r w:rsidRPr="00F8451E">
        <w:rPr>
          <w:b/>
          <w:bCs/>
        </w:rPr>
        <w:t xml:space="preserve">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14:paraId="5FFE6666" w14:textId="77777777" w:rsidR="00C11A68" w:rsidRPr="003A5706" w:rsidRDefault="00C11A68" w:rsidP="00C11A68">
      <w:pPr>
        <w:pStyle w:val="NormalWeb"/>
        <w:spacing w:before="0" w:beforeAutospacing="0" w:after="0" w:afterAutospacing="0"/>
      </w:pPr>
    </w:p>
    <w:p w14:paraId="3DAB2ECC" w14:textId="77777777" w:rsidR="00C11A68" w:rsidRDefault="00C11A68" w:rsidP="00C11A6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14:paraId="6B2F167B" w14:textId="77777777" w:rsidR="00CB571D" w:rsidRDefault="00CB571D"/>
    <w:sectPr w:rsidR="00CB571D" w:rsidSect="00C11A68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D95516"/>
    <w:multiLevelType w:val="hybridMultilevel"/>
    <w:tmpl w:val="5F940B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iyan Stefanov">
    <w15:presenceInfo w15:providerId="Windows Live" w15:userId="aa5a29eded0492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C"/>
    <w:rsid w:val="001219C3"/>
    <w:rsid w:val="0019466D"/>
    <w:rsid w:val="002A5ABD"/>
    <w:rsid w:val="00322B63"/>
    <w:rsid w:val="0047708E"/>
    <w:rsid w:val="00514398"/>
    <w:rsid w:val="00544F17"/>
    <w:rsid w:val="00570382"/>
    <w:rsid w:val="006D541F"/>
    <w:rsid w:val="00730AF2"/>
    <w:rsid w:val="00751161"/>
    <w:rsid w:val="007D2B1D"/>
    <w:rsid w:val="008070A0"/>
    <w:rsid w:val="00984BC5"/>
    <w:rsid w:val="009D358B"/>
    <w:rsid w:val="009E67AC"/>
    <w:rsid w:val="009F1CE8"/>
    <w:rsid w:val="00A221AF"/>
    <w:rsid w:val="00A611A8"/>
    <w:rsid w:val="00A77B01"/>
    <w:rsid w:val="00B139E0"/>
    <w:rsid w:val="00BB23F6"/>
    <w:rsid w:val="00BE26C4"/>
    <w:rsid w:val="00C11A68"/>
    <w:rsid w:val="00CB571D"/>
    <w:rsid w:val="00D40587"/>
    <w:rsid w:val="00D81D17"/>
    <w:rsid w:val="00DD01B4"/>
    <w:rsid w:val="00E257F4"/>
    <w:rsid w:val="00E82062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E5278"/>
  <w15:docId w15:val="{FB94FE35-E256-436A-9973-0838DFD8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  <w:style w:type="paragraph" w:styleId="NormalWeb">
    <w:name w:val="Normal (Web)"/>
    <w:basedOn w:val="Normal"/>
    <w:rsid w:val="00C11A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bg-BG"/>
    </w:rPr>
  </w:style>
  <w:style w:type="character" w:customStyle="1" w:styleId="answeralt">
    <w:name w:val="answeralt"/>
    <w:rsid w:val="00C11A6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91FEA-D3E5-4B96-B46F-82E96DF6C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Kristiyan Stefanov</cp:lastModifiedBy>
  <cp:revision>9</cp:revision>
  <dcterms:created xsi:type="dcterms:W3CDTF">2018-05-31T12:35:00Z</dcterms:created>
  <dcterms:modified xsi:type="dcterms:W3CDTF">2025-10-30T12:03:00Z</dcterms:modified>
</cp:coreProperties>
</file>